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D359C" w14:textId="77777777" w:rsidR="00002D74" w:rsidRDefault="005B77DF" w:rsidP="00002D74">
      <w:pPr>
        <w:spacing w:after="0" w:line="240" w:lineRule="auto"/>
        <w:jc w:val="center"/>
        <w:rPr>
          <w:noProof/>
          <w:lang w:eastAsia="ru-RU"/>
        </w:rPr>
      </w:pPr>
      <w:r w:rsidRPr="005B77DF">
        <w:rPr>
          <w:noProof/>
          <w:lang w:eastAsia="ru-RU"/>
        </w:rPr>
        <w:drawing>
          <wp:inline distT="0" distB="0" distL="0" distR="0" wp14:anchorId="1613CDA8" wp14:editId="10C56B58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4E44AA" w14:textId="77777777" w:rsidR="00002D74" w:rsidRDefault="00002D74" w:rsidP="00002D74">
      <w:pPr>
        <w:spacing w:after="0" w:line="240" w:lineRule="auto"/>
        <w:jc w:val="center"/>
        <w:rPr>
          <w:noProof/>
          <w:lang w:eastAsia="ru-RU"/>
        </w:rPr>
      </w:pPr>
    </w:p>
    <w:p w14:paraId="08AD00EF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АДМИНИСТАРЦИЯ АБАНСКОГО РАЙОНА</w:t>
      </w:r>
    </w:p>
    <w:p w14:paraId="700975C3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КРАСНОЯРСКОГО КРАЯ</w:t>
      </w:r>
    </w:p>
    <w:p w14:paraId="35F7A8BC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911078A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ПОСТАНОВЛЕНИЕ</w:t>
      </w:r>
    </w:p>
    <w:p w14:paraId="1D5B31C5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14:paraId="4E911720" w14:textId="77777777" w:rsidR="00002D74" w:rsidRPr="00E37097" w:rsidRDefault="004A5DFC" w:rsidP="00002D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08.08.</w:t>
      </w:r>
      <w:r w:rsidR="00002D74" w:rsidRPr="00E37097">
        <w:rPr>
          <w:rFonts w:ascii="Times New Roman" w:hAnsi="Times New Roman"/>
          <w:sz w:val="28"/>
          <w:szCs w:val="28"/>
        </w:rPr>
        <w:t xml:space="preserve">2017                                       п. Абан              </w:t>
      </w:r>
      <w:r w:rsidR="00E37097" w:rsidRPr="00E37097">
        <w:rPr>
          <w:rFonts w:ascii="Times New Roman" w:hAnsi="Times New Roman"/>
          <w:sz w:val="28"/>
          <w:szCs w:val="28"/>
        </w:rPr>
        <w:t xml:space="preserve">    </w:t>
      </w:r>
      <w:r w:rsidR="00002D74" w:rsidRPr="00E37097">
        <w:rPr>
          <w:rFonts w:ascii="Times New Roman" w:hAnsi="Times New Roman"/>
          <w:sz w:val="28"/>
          <w:szCs w:val="28"/>
        </w:rPr>
        <w:t xml:space="preserve">                       </w:t>
      </w:r>
      <w:r w:rsidR="003841E8">
        <w:rPr>
          <w:rFonts w:ascii="Times New Roman" w:hAnsi="Times New Roman"/>
          <w:sz w:val="28"/>
          <w:szCs w:val="28"/>
        </w:rPr>
        <w:t xml:space="preserve">  </w:t>
      </w:r>
      <w:r w:rsidR="00002D74" w:rsidRPr="00E37097">
        <w:rPr>
          <w:rFonts w:ascii="Times New Roman" w:hAnsi="Times New Roman"/>
          <w:sz w:val="28"/>
          <w:szCs w:val="28"/>
        </w:rPr>
        <w:t xml:space="preserve">    №</w:t>
      </w:r>
      <w:r w:rsidR="005A1C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365-п</w:t>
      </w:r>
    </w:p>
    <w:p w14:paraId="2F31082F" w14:textId="77777777" w:rsidR="00002D74" w:rsidRDefault="00002D74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13B996" w14:textId="77777777" w:rsidR="00D2587C" w:rsidRPr="00E37097" w:rsidRDefault="00D2587C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C3600C" w14:textId="77777777" w:rsidR="00002D74" w:rsidRPr="00E37097" w:rsidRDefault="00002D74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Об утверждении перечня муниципального имущества,</w:t>
      </w:r>
    </w:p>
    <w:p w14:paraId="54487ACF" w14:textId="41226A18" w:rsidR="005664DE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в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ходящего в состав </w:t>
      </w:r>
      <w:r w:rsidRPr="00E37097">
        <w:rPr>
          <w:rFonts w:ascii="Times New Roman" w:hAnsi="Times New Roman"/>
          <w:bCs/>
          <w:sz w:val="28"/>
          <w:szCs w:val="28"/>
        </w:rPr>
        <w:t>муниципальной казны муниципального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 xml:space="preserve">образования Абанский </w:t>
      </w:r>
      <w:r w:rsidR="00F56CF0">
        <w:rPr>
          <w:rFonts w:ascii="Times New Roman" w:hAnsi="Times New Roman"/>
          <w:bCs/>
          <w:sz w:val="28"/>
          <w:szCs w:val="28"/>
        </w:rPr>
        <w:t>муниципальный округ</w:t>
      </w:r>
      <w:r w:rsidRPr="00E37097">
        <w:rPr>
          <w:rFonts w:ascii="Times New Roman" w:hAnsi="Times New Roman"/>
          <w:bCs/>
          <w:sz w:val="28"/>
          <w:szCs w:val="28"/>
        </w:rPr>
        <w:t>, свободного от прав третьих лиц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среднего предпринимательства)</w:t>
      </w:r>
      <w:r w:rsidR="00C84272">
        <w:rPr>
          <w:rFonts w:ascii="Times New Roman" w:hAnsi="Times New Roman"/>
          <w:bCs/>
          <w:sz w:val="28"/>
          <w:szCs w:val="28"/>
        </w:rPr>
        <w:t>,</w:t>
      </w:r>
      <w:r w:rsidRPr="00E37097">
        <w:rPr>
          <w:rFonts w:ascii="Times New Roman" w:hAnsi="Times New Roman"/>
          <w:bCs/>
          <w:sz w:val="28"/>
          <w:szCs w:val="28"/>
        </w:rPr>
        <w:t xml:space="preserve"> предназначенного</w:t>
      </w:r>
      <w:r w:rsidR="00371A03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для передачи во владение и (или) пользование субъектам</w:t>
      </w:r>
    </w:p>
    <w:p w14:paraId="7B9C37DA" w14:textId="77777777" w:rsidR="0064518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малого и среднего предпринимательства</w:t>
      </w:r>
    </w:p>
    <w:p w14:paraId="3317B28A" w14:textId="77777777" w:rsidR="006B6CCC" w:rsidRDefault="006B6CCC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F2913DA" w14:textId="4D8B0589" w:rsidR="006B6CCC" w:rsidRPr="006B6CCC" w:rsidRDefault="006B6CCC" w:rsidP="002C361C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i/>
          <w:sz w:val="28"/>
          <w:szCs w:val="28"/>
        </w:rPr>
        <w:t xml:space="preserve">в редакции Постановления администрации Абанского района от </w:t>
      </w:r>
      <w:r w:rsidR="00C73624">
        <w:rPr>
          <w:rFonts w:ascii="Times New Roman" w:hAnsi="Times New Roman"/>
          <w:bCs/>
          <w:i/>
          <w:sz w:val="28"/>
          <w:szCs w:val="28"/>
        </w:rPr>
        <w:t>21.10.2019 № 370-п, от 08.06.2021 № 295-п</w:t>
      </w:r>
      <w:r w:rsidR="004A3017">
        <w:rPr>
          <w:rFonts w:ascii="Times New Roman" w:hAnsi="Times New Roman"/>
          <w:bCs/>
          <w:i/>
          <w:sz w:val="28"/>
          <w:szCs w:val="28"/>
        </w:rPr>
        <w:t>, от 15.03.2022</w:t>
      </w:r>
      <w:r w:rsidR="00786C01">
        <w:rPr>
          <w:rFonts w:ascii="Times New Roman" w:hAnsi="Times New Roman"/>
          <w:bCs/>
          <w:i/>
          <w:sz w:val="28"/>
          <w:szCs w:val="28"/>
        </w:rPr>
        <w:t xml:space="preserve"> № 80-п</w:t>
      </w:r>
      <w:r w:rsidR="002C361C">
        <w:rPr>
          <w:rFonts w:ascii="Times New Roman" w:hAnsi="Times New Roman"/>
          <w:bCs/>
          <w:i/>
          <w:sz w:val="28"/>
          <w:szCs w:val="28"/>
        </w:rPr>
        <w:t>, от 24.08.2022 № 342-п</w:t>
      </w:r>
      <w:r w:rsidR="003841E8">
        <w:rPr>
          <w:rFonts w:ascii="Times New Roman" w:hAnsi="Times New Roman"/>
          <w:bCs/>
          <w:i/>
          <w:sz w:val="28"/>
          <w:szCs w:val="28"/>
        </w:rPr>
        <w:t>, от 18.01.2023 № 14-п, 18.01.2023 №15-п</w:t>
      </w:r>
      <w:r w:rsidR="0034260E">
        <w:rPr>
          <w:rFonts w:ascii="Times New Roman" w:hAnsi="Times New Roman"/>
          <w:bCs/>
          <w:i/>
          <w:sz w:val="28"/>
          <w:szCs w:val="28"/>
        </w:rPr>
        <w:t>, 23.08.2023 № 317-п</w:t>
      </w:r>
      <w:r w:rsidR="005A1C1F">
        <w:rPr>
          <w:rFonts w:ascii="Times New Roman" w:hAnsi="Times New Roman"/>
          <w:bCs/>
          <w:i/>
          <w:sz w:val="28"/>
          <w:szCs w:val="28"/>
        </w:rPr>
        <w:t>, 19.10.2023 № 404 -п</w:t>
      </w:r>
      <w:r w:rsidR="006269D1">
        <w:rPr>
          <w:rFonts w:ascii="Times New Roman" w:hAnsi="Times New Roman"/>
          <w:bCs/>
          <w:i/>
          <w:sz w:val="28"/>
          <w:szCs w:val="28"/>
        </w:rPr>
        <w:t>, 09.02.2024 № 48-п</w:t>
      </w:r>
      <w:r w:rsidR="004F3A5E">
        <w:rPr>
          <w:rFonts w:ascii="Times New Roman" w:hAnsi="Times New Roman"/>
          <w:bCs/>
          <w:i/>
          <w:sz w:val="28"/>
          <w:szCs w:val="28"/>
        </w:rPr>
        <w:t>, 16.04.2024 № 154-п</w:t>
      </w:r>
      <w:r w:rsidR="00054CB0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8866A2">
        <w:rPr>
          <w:rFonts w:ascii="Times New Roman" w:hAnsi="Times New Roman"/>
          <w:bCs/>
          <w:i/>
          <w:sz w:val="28"/>
          <w:szCs w:val="28"/>
        </w:rPr>
        <w:t>10.01.2025 № 3-п</w:t>
      </w:r>
      <w:r w:rsidR="00CF59DC">
        <w:rPr>
          <w:rFonts w:ascii="Times New Roman" w:hAnsi="Times New Roman"/>
          <w:bCs/>
          <w:i/>
          <w:sz w:val="28"/>
          <w:szCs w:val="28"/>
        </w:rPr>
        <w:t>, 04.04.2025 № 119-п</w:t>
      </w:r>
      <w:r w:rsidR="00947711">
        <w:rPr>
          <w:rFonts w:ascii="Times New Roman" w:hAnsi="Times New Roman"/>
          <w:bCs/>
          <w:i/>
          <w:sz w:val="28"/>
          <w:szCs w:val="28"/>
        </w:rPr>
        <w:t>, 29.05.2025 № 2</w:t>
      </w:r>
      <w:r w:rsidR="00FD7217">
        <w:rPr>
          <w:rFonts w:ascii="Times New Roman" w:hAnsi="Times New Roman"/>
          <w:bCs/>
          <w:i/>
          <w:sz w:val="28"/>
          <w:szCs w:val="28"/>
        </w:rPr>
        <w:t>00</w:t>
      </w:r>
      <w:r w:rsidR="00947711">
        <w:rPr>
          <w:rFonts w:ascii="Times New Roman" w:hAnsi="Times New Roman"/>
          <w:bCs/>
          <w:i/>
          <w:sz w:val="28"/>
          <w:szCs w:val="28"/>
        </w:rPr>
        <w:t>-п</w:t>
      </w:r>
      <w:r w:rsidR="00CD0D72">
        <w:rPr>
          <w:rFonts w:ascii="Times New Roman" w:hAnsi="Times New Roman"/>
          <w:bCs/>
          <w:i/>
          <w:sz w:val="28"/>
          <w:szCs w:val="28"/>
        </w:rPr>
        <w:t>, 11.06.2025 № 223-п</w:t>
      </w:r>
      <w:r w:rsidR="00134D4F">
        <w:rPr>
          <w:rFonts w:ascii="Times New Roman" w:hAnsi="Times New Roman"/>
          <w:bCs/>
          <w:i/>
          <w:sz w:val="28"/>
          <w:szCs w:val="28"/>
        </w:rPr>
        <w:t>, 06.11.2025 № 466-п</w:t>
      </w:r>
      <w:ins w:id="0" w:author="user" w:date="2026-02-09T09:09:00Z" w16du:dateUtc="2026-02-09T02:09:00Z">
        <w:r w:rsidR="00911E4C">
          <w:rPr>
            <w:rFonts w:ascii="Times New Roman" w:hAnsi="Times New Roman"/>
            <w:bCs/>
            <w:i/>
            <w:sz w:val="28"/>
            <w:szCs w:val="28"/>
          </w:rPr>
          <w:t>, 02.02.2026 № 41-п</w:t>
        </w:r>
      </w:ins>
      <w:r w:rsidR="00947711">
        <w:rPr>
          <w:rFonts w:ascii="Times New Roman" w:hAnsi="Times New Roman"/>
          <w:bCs/>
          <w:i/>
          <w:sz w:val="28"/>
          <w:szCs w:val="28"/>
        </w:rPr>
        <w:t>)</w:t>
      </w:r>
    </w:p>
    <w:p w14:paraId="55EB631E" w14:textId="77777777" w:rsidR="005664DE" w:rsidRDefault="005664DE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42465655" w14:textId="462B634A" w:rsidR="005664DE" w:rsidRPr="00E37097" w:rsidRDefault="00586EE5" w:rsidP="00F85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6" w:history="1">
        <w:r w:rsidRPr="00E37097">
          <w:rPr>
            <w:rFonts w:ascii="Times New Roman" w:hAnsi="Times New Roman"/>
            <w:sz w:val="28"/>
            <w:szCs w:val="28"/>
          </w:rPr>
          <w:t>законом</w:t>
        </w:r>
      </w:hyperlink>
      <w:r w:rsidR="00E83FB3">
        <w:rPr>
          <w:rFonts w:ascii="Times New Roman" w:hAnsi="Times New Roman"/>
          <w:sz w:val="28"/>
          <w:szCs w:val="28"/>
        </w:rPr>
        <w:t xml:space="preserve"> от 24.07.2007 №</w:t>
      </w:r>
      <w:r w:rsidRPr="00E37097">
        <w:rPr>
          <w:rFonts w:ascii="Times New Roman" w:hAnsi="Times New Roman"/>
          <w:sz w:val="28"/>
          <w:szCs w:val="28"/>
        </w:rPr>
        <w:t xml:space="preserve"> 209-ФЗ «О развитии малого и среднего предпринимательства в Российской Федерации», </w:t>
      </w:r>
      <w:hyperlink r:id="rId7" w:history="1">
        <w:r w:rsidRPr="00E37097">
          <w:rPr>
            <w:rFonts w:ascii="Times New Roman" w:hAnsi="Times New Roman"/>
            <w:sz w:val="28"/>
            <w:szCs w:val="28"/>
          </w:rPr>
          <w:t>Приказом</w:t>
        </w:r>
      </w:hyperlink>
      <w:r w:rsidRPr="00E37097">
        <w:rPr>
          <w:rFonts w:ascii="Times New Roman" w:hAnsi="Times New Roman"/>
          <w:sz w:val="28"/>
          <w:szCs w:val="28"/>
        </w:rPr>
        <w:t xml:space="preserve"> Минэконо</w:t>
      </w:r>
      <w:r w:rsidR="00E83FB3">
        <w:rPr>
          <w:rFonts w:ascii="Times New Roman" w:hAnsi="Times New Roman"/>
          <w:sz w:val="28"/>
          <w:szCs w:val="28"/>
        </w:rPr>
        <w:t>мразвития России от 20.04.2016 №</w:t>
      </w:r>
      <w:r w:rsidRPr="00E37097">
        <w:rPr>
          <w:rFonts w:ascii="Times New Roman" w:hAnsi="Times New Roman"/>
          <w:sz w:val="28"/>
          <w:szCs w:val="28"/>
        </w:rPr>
        <w:t xml:space="preserve">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</w:t>
      </w:r>
      <w:r w:rsidR="005A1C1F">
        <w:rPr>
          <w:rFonts w:ascii="Times New Roman" w:hAnsi="Times New Roman"/>
          <w:sz w:val="28"/>
          <w:szCs w:val="28"/>
        </w:rPr>
        <w:t>кой Федерации», Постановлением а</w:t>
      </w:r>
      <w:r w:rsidRPr="00E37097">
        <w:rPr>
          <w:rFonts w:ascii="Times New Roman" w:hAnsi="Times New Roman"/>
          <w:sz w:val="28"/>
          <w:szCs w:val="28"/>
        </w:rPr>
        <w:t xml:space="preserve">дминистрации </w:t>
      </w:r>
      <w:r w:rsidR="00E83FB3">
        <w:rPr>
          <w:rFonts w:ascii="Times New Roman" w:hAnsi="Times New Roman"/>
          <w:sz w:val="28"/>
          <w:szCs w:val="28"/>
        </w:rPr>
        <w:t>Абанского района от 27.02.2017 №</w:t>
      </w:r>
      <w:r w:rsidRPr="00E37097">
        <w:rPr>
          <w:rFonts w:ascii="Times New Roman" w:hAnsi="Times New Roman"/>
          <w:sz w:val="28"/>
          <w:szCs w:val="28"/>
        </w:rPr>
        <w:t xml:space="preserve"> 73-п «Об имущественной поддержке субъектов малого и среднего предпринимательства при предоставлении муниципального имущества муниципаль</w:t>
      </w:r>
      <w:r w:rsidR="00341573">
        <w:rPr>
          <w:rFonts w:ascii="Times New Roman" w:hAnsi="Times New Roman"/>
          <w:sz w:val="28"/>
          <w:szCs w:val="28"/>
        </w:rPr>
        <w:t>ного образования Абанский район</w:t>
      </w:r>
      <w:r w:rsidR="00F56B91">
        <w:rPr>
          <w:rFonts w:ascii="Times New Roman" w:hAnsi="Times New Roman"/>
          <w:sz w:val="28"/>
          <w:szCs w:val="28"/>
        </w:rPr>
        <w:t>»</w:t>
      </w:r>
      <w:r w:rsidR="00341573">
        <w:rPr>
          <w:rFonts w:ascii="Times New Roman" w:hAnsi="Times New Roman"/>
          <w:sz w:val="28"/>
          <w:szCs w:val="28"/>
        </w:rPr>
        <w:t>,</w:t>
      </w:r>
      <w:r w:rsidR="00341573" w:rsidRPr="00E37097">
        <w:rPr>
          <w:rFonts w:ascii="Times New Roman" w:hAnsi="Times New Roman"/>
          <w:sz w:val="28"/>
          <w:szCs w:val="28"/>
        </w:rPr>
        <w:t xml:space="preserve"> </w:t>
      </w:r>
      <w:r w:rsidR="00C16BAE">
        <w:rPr>
          <w:rFonts w:ascii="Times New Roman" w:hAnsi="Times New Roman"/>
          <w:sz w:val="28"/>
          <w:szCs w:val="28"/>
        </w:rPr>
        <w:t xml:space="preserve">руководствуясь </w:t>
      </w:r>
      <w:r w:rsidR="00341573" w:rsidRPr="00E37097">
        <w:rPr>
          <w:rFonts w:ascii="Times New Roman" w:hAnsi="Times New Roman"/>
          <w:sz w:val="28"/>
          <w:szCs w:val="28"/>
        </w:rPr>
        <w:t>статьями 43, 44 Устава Абанского района Красноярского края</w:t>
      </w:r>
      <w:r w:rsidR="00341573">
        <w:rPr>
          <w:rFonts w:ascii="Times New Roman" w:hAnsi="Times New Roman"/>
          <w:sz w:val="28"/>
          <w:szCs w:val="28"/>
        </w:rPr>
        <w:t>,</w:t>
      </w:r>
    </w:p>
    <w:p w14:paraId="1F6ACBF4" w14:textId="77777777" w:rsidR="00F85092" w:rsidRPr="00E37097" w:rsidRDefault="00F85092" w:rsidP="00341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ПОСТАНОВЛЯЮ:</w:t>
      </w:r>
    </w:p>
    <w:p w14:paraId="5F1F17A5" w14:textId="604CFB4D" w:rsidR="00F85092" w:rsidRPr="00E37097" w:rsidRDefault="00F85092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1.</w:t>
      </w:r>
      <w:r w:rsidR="00DB75A8" w:rsidRPr="00E37097">
        <w:rPr>
          <w:rFonts w:ascii="Times New Roman" w:hAnsi="Times New Roman"/>
          <w:sz w:val="28"/>
          <w:szCs w:val="28"/>
        </w:rPr>
        <w:t xml:space="preserve"> </w:t>
      </w:r>
      <w:r w:rsidR="007A2DDB" w:rsidRPr="00E37097">
        <w:rPr>
          <w:rFonts w:ascii="Times New Roman" w:hAnsi="Times New Roman"/>
          <w:sz w:val="28"/>
          <w:szCs w:val="28"/>
        </w:rPr>
        <w:t xml:space="preserve">Утвердить перечень муниципального имущества муниципального образования Абанский </w:t>
      </w:r>
      <w:r w:rsidR="00F56CF0">
        <w:rPr>
          <w:rFonts w:ascii="Times New Roman" w:hAnsi="Times New Roman"/>
          <w:sz w:val="28"/>
          <w:szCs w:val="28"/>
        </w:rPr>
        <w:t>муниципальный округ</w:t>
      </w:r>
      <w:r w:rsidR="007A2DDB" w:rsidRPr="00E37097">
        <w:rPr>
          <w:rFonts w:ascii="Times New Roman" w:hAnsi="Times New Roman"/>
          <w:sz w:val="28"/>
          <w:szCs w:val="28"/>
        </w:rPr>
        <w:t xml:space="preserve">, свободного от прав третьих лиц </w:t>
      </w:r>
      <w:r w:rsidR="007A2DDB"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7A2DDB" w:rsidRPr="00E37097">
        <w:rPr>
          <w:rFonts w:ascii="Times New Roman" w:hAnsi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DB75A8" w:rsidRPr="00E37097">
        <w:rPr>
          <w:rFonts w:ascii="Times New Roman" w:hAnsi="Times New Roman"/>
          <w:bCs/>
          <w:sz w:val="28"/>
          <w:szCs w:val="28"/>
        </w:rPr>
        <w:t xml:space="preserve"> согласно приложению</w:t>
      </w:r>
      <w:r w:rsidR="00C16BAE">
        <w:rPr>
          <w:rFonts w:ascii="Times New Roman" w:hAnsi="Times New Roman"/>
          <w:bCs/>
          <w:sz w:val="28"/>
          <w:szCs w:val="28"/>
        </w:rPr>
        <w:t xml:space="preserve"> к постановлению.</w:t>
      </w:r>
    </w:p>
    <w:p w14:paraId="46DB0423" w14:textId="77777777" w:rsidR="00857F23" w:rsidRPr="00E37097" w:rsidRDefault="00857F23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 xml:space="preserve">2.Районному отделу по управлению муниципальным имуществом администрации Абанского района </w:t>
      </w:r>
      <w:r w:rsidRPr="00E37097">
        <w:rPr>
          <w:rFonts w:ascii="Times New Roman" w:hAnsi="Times New Roman"/>
          <w:sz w:val="28"/>
          <w:szCs w:val="28"/>
        </w:rPr>
        <w:t xml:space="preserve">в течение 10 (десяти) рабочих дней со дня </w:t>
      </w:r>
      <w:r w:rsidRPr="00E37097">
        <w:rPr>
          <w:rFonts w:ascii="Times New Roman" w:hAnsi="Times New Roman"/>
          <w:sz w:val="28"/>
          <w:szCs w:val="28"/>
        </w:rPr>
        <w:lastRenderedPageBreak/>
        <w:t xml:space="preserve">опубликования </w:t>
      </w:r>
      <w:r w:rsidR="005A1C1F">
        <w:rPr>
          <w:rFonts w:ascii="Times New Roman" w:hAnsi="Times New Roman"/>
          <w:sz w:val="28"/>
          <w:szCs w:val="28"/>
        </w:rPr>
        <w:t>п</w:t>
      </w:r>
      <w:r w:rsidRPr="00E37097">
        <w:rPr>
          <w:rFonts w:ascii="Times New Roman" w:hAnsi="Times New Roman"/>
          <w:sz w:val="28"/>
          <w:szCs w:val="28"/>
        </w:rPr>
        <w:t>остановления предоставить утвержденный перечень в Министерство экономического развития, инвестиционной политики и внешних связей Красноярского края</w:t>
      </w:r>
      <w:r w:rsidR="00341573">
        <w:rPr>
          <w:rFonts w:ascii="Times New Roman" w:hAnsi="Times New Roman"/>
          <w:sz w:val="28"/>
          <w:szCs w:val="28"/>
        </w:rPr>
        <w:t>.</w:t>
      </w:r>
    </w:p>
    <w:p w14:paraId="5B3A7B78" w14:textId="045197FC" w:rsidR="00DB75A8" w:rsidRPr="00E37097" w:rsidRDefault="00824271" w:rsidP="001C16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bCs/>
          <w:sz w:val="28"/>
          <w:szCs w:val="28"/>
        </w:rPr>
        <w:t>3</w:t>
      </w:r>
      <w:r w:rsidR="00DB75A8" w:rsidRPr="00E3709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5A1C1F">
        <w:rPr>
          <w:rFonts w:ascii="Times New Roman" w:hAnsi="Times New Roman" w:cs="Times New Roman"/>
          <w:sz w:val="28"/>
          <w:szCs w:val="28"/>
        </w:rPr>
        <w:t>п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остановление в газете </w:t>
      </w:r>
      <w:r w:rsidR="00341573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DB75A8" w:rsidRPr="00E37097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r w:rsidR="003841E8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в сети Интернет.</w:t>
      </w:r>
    </w:p>
    <w:p w14:paraId="6D9F92BE" w14:textId="14333BE6" w:rsidR="00DB75A8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>4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 w:rsidR="005A1C1F">
        <w:rPr>
          <w:rFonts w:ascii="Times New Roman" w:hAnsi="Times New Roman" w:cs="Times New Roman"/>
          <w:sz w:val="28"/>
          <w:szCs w:val="28"/>
        </w:rPr>
        <w:t>п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C16BAE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DB75A8" w:rsidRPr="00E37097">
        <w:rPr>
          <w:rFonts w:ascii="Times New Roman" w:hAnsi="Times New Roman" w:cs="Times New Roman"/>
          <w:sz w:val="28"/>
          <w:szCs w:val="28"/>
        </w:rPr>
        <w:t>.</w:t>
      </w:r>
    </w:p>
    <w:p w14:paraId="1DCD6F4C" w14:textId="77777777" w:rsidR="00DB75A8" w:rsidRPr="00E37097" w:rsidRDefault="00DB75A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337C37" w14:textId="77777777" w:rsidR="00824271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31405D" w14:textId="77777777" w:rsidR="004459D8" w:rsidRPr="00E37097" w:rsidRDefault="004459D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54F2D" w14:textId="77B96E1B" w:rsidR="00722771" w:rsidRDefault="00824271" w:rsidP="00C16B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                           </w:t>
      </w:r>
      <w:r w:rsidR="004459D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16BAE">
        <w:rPr>
          <w:rFonts w:ascii="Times New Roman" w:hAnsi="Times New Roman" w:cs="Times New Roman"/>
          <w:sz w:val="28"/>
          <w:szCs w:val="28"/>
        </w:rPr>
        <w:t>А.А. Войнич</w:t>
      </w:r>
    </w:p>
    <w:p w14:paraId="18CB3BD4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C2FC9F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6239FA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6F9F9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C08A3D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843C9F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168046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43AF1B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A1890E" w14:textId="77777777" w:rsidR="00722771" w:rsidRPr="00E37097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2771" w:rsidRPr="00E37097" w:rsidSect="00586E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74"/>
    <w:rsid w:val="00002D74"/>
    <w:rsid w:val="00054CB0"/>
    <w:rsid w:val="000C18E3"/>
    <w:rsid w:val="000E0787"/>
    <w:rsid w:val="0011374B"/>
    <w:rsid w:val="00134D4F"/>
    <w:rsid w:val="001C163A"/>
    <w:rsid w:val="002408B7"/>
    <w:rsid w:val="0024373F"/>
    <w:rsid w:val="002676F9"/>
    <w:rsid w:val="002C361C"/>
    <w:rsid w:val="00305CAA"/>
    <w:rsid w:val="00313B88"/>
    <w:rsid w:val="00341573"/>
    <w:rsid w:val="0034260E"/>
    <w:rsid w:val="00371A03"/>
    <w:rsid w:val="003841E8"/>
    <w:rsid w:val="003F12E0"/>
    <w:rsid w:val="00401F37"/>
    <w:rsid w:val="004459D8"/>
    <w:rsid w:val="004654C0"/>
    <w:rsid w:val="00474DF4"/>
    <w:rsid w:val="00492593"/>
    <w:rsid w:val="004A3017"/>
    <w:rsid w:val="004A5DFC"/>
    <w:rsid w:val="004F3A5E"/>
    <w:rsid w:val="004F5843"/>
    <w:rsid w:val="00506210"/>
    <w:rsid w:val="005664DE"/>
    <w:rsid w:val="00586EE5"/>
    <w:rsid w:val="005A1C1F"/>
    <w:rsid w:val="005B77DF"/>
    <w:rsid w:val="005C10E5"/>
    <w:rsid w:val="006269D1"/>
    <w:rsid w:val="00645187"/>
    <w:rsid w:val="006A3247"/>
    <w:rsid w:val="006B6CCC"/>
    <w:rsid w:val="007024AB"/>
    <w:rsid w:val="00721DB4"/>
    <w:rsid w:val="00722771"/>
    <w:rsid w:val="00736367"/>
    <w:rsid w:val="00786C01"/>
    <w:rsid w:val="00791230"/>
    <w:rsid w:val="007A2DDB"/>
    <w:rsid w:val="007A3921"/>
    <w:rsid w:val="007A4696"/>
    <w:rsid w:val="00824271"/>
    <w:rsid w:val="00857F23"/>
    <w:rsid w:val="00880B0E"/>
    <w:rsid w:val="008841B1"/>
    <w:rsid w:val="008866A2"/>
    <w:rsid w:val="008E2AEA"/>
    <w:rsid w:val="00911E4C"/>
    <w:rsid w:val="00947711"/>
    <w:rsid w:val="00966F70"/>
    <w:rsid w:val="009908D9"/>
    <w:rsid w:val="009A2775"/>
    <w:rsid w:val="00A929EB"/>
    <w:rsid w:val="00AA54C3"/>
    <w:rsid w:val="00AF3782"/>
    <w:rsid w:val="00B153AA"/>
    <w:rsid w:val="00B301F2"/>
    <w:rsid w:val="00B96A2F"/>
    <w:rsid w:val="00BA23B6"/>
    <w:rsid w:val="00BD1511"/>
    <w:rsid w:val="00C0090D"/>
    <w:rsid w:val="00C16BAE"/>
    <w:rsid w:val="00C276C8"/>
    <w:rsid w:val="00C73624"/>
    <w:rsid w:val="00C84272"/>
    <w:rsid w:val="00CD0628"/>
    <w:rsid w:val="00CD0D72"/>
    <w:rsid w:val="00CF59DC"/>
    <w:rsid w:val="00D2587C"/>
    <w:rsid w:val="00D32D9D"/>
    <w:rsid w:val="00DB75A8"/>
    <w:rsid w:val="00DC4223"/>
    <w:rsid w:val="00DD5273"/>
    <w:rsid w:val="00E37097"/>
    <w:rsid w:val="00E83FB3"/>
    <w:rsid w:val="00E9120D"/>
    <w:rsid w:val="00F56B91"/>
    <w:rsid w:val="00F56CF0"/>
    <w:rsid w:val="00F85092"/>
    <w:rsid w:val="00FD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E1B66"/>
  <w15:docId w15:val="{B90190CE-869F-4A74-B84A-1BC06ED61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D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D7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DB7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57F23"/>
    <w:pPr>
      <w:ind w:left="720"/>
      <w:contextualSpacing/>
    </w:pPr>
  </w:style>
  <w:style w:type="paragraph" w:styleId="a6">
    <w:name w:val="Revision"/>
    <w:hidden/>
    <w:uiPriority w:val="99"/>
    <w:semiHidden/>
    <w:rsid w:val="00F56CF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CA812014233D1F438D1BC18519F02EF1E03CD61C902577E31D416BD7i9yD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CCA812014233D1F438D1BC18519F02EF2E93DD41E9D2577E31D416BD7i9yDA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7F331-37DB-4021-8833-C357DFFB9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3</cp:revision>
  <cp:lastPrinted>2025-11-07T02:28:00Z</cp:lastPrinted>
  <dcterms:created xsi:type="dcterms:W3CDTF">2026-02-09T02:09:00Z</dcterms:created>
  <dcterms:modified xsi:type="dcterms:W3CDTF">2026-02-09T02:09:00Z</dcterms:modified>
</cp:coreProperties>
</file>